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2C94" w14:textId="040E5E61"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D72C545" w14:textId="6B7142F8"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aff Mobility </w:t>
      </w:r>
      <w:proofErr w:type="gramStart"/>
      <w:r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Training</w:t>
      </w:r>
      <w:r w:rsidR="00D97FE7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45C9CBD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4BE3D3C0" w14:textId="179AF583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7E3F385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5A61B919" w14:textId="2FFACAC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7206DD34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0C610E07" w14:textId="32DE0F26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0BF7E399" w14:textId="77777777" w:rsidR="00654677" w:rsidRDefault="00654677" w:rsidP="00654677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14:paraId="5D72C548" w14:textId="5A6511D2"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377526" w:rsidRPr="007673FA" w14:paraId="5D72C54D" w14:textId="77777777" w:rsidTr="00526FE9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14:paraId="5D72C54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9578BC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14:paraId="5D72C54C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52" w14:textId="77777777" w:rsidTr="00526FE9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D72C54F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EndnoteReference"/>
                <w:rFonts w:ascii="Verdana" w:hAnsi="Verdana" w:cs="Calibri"/>
                <w:sz w:val="20"/>
                <w:lang w:val="en-GB"/>
              </w:rPr>
              <w:endnoteReference w:id="3"/>
            </w:r>
          </w:p>
        </w:tc>
        <w:tc>
          <w:tcPr>
            <w:tcW w:w="2157" w:type="dxa"/>
            <w:shd w:val="clear" w:color="auto" w:fill="FFFFFF"/>
          </w:tcPr>
          <w:p w14:paraId="5D72C551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14:paraId="5D72C557" w14:textId="77777777" w:rsidTr="00526FE9">
        <w:tc>
          <w:tcPr>
            <w:tcW w:w="2232" w:type="dxa"/>
            <w:shd w:val="clear" w:color="auto" w:fill="FFFFFF"/>
          </w:tcPr>
          <w:p w14:paraId="5D72C553" w14:textId="3FB99DAA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D72C55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14:paraId="5D72C556" w14:textId="77777777"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proofErr w:type="gramStart"/>
            <w:r w:rsidRPr="00654677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654677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CC707F" w:rsidRPr="007673FA" w14:paraId="5D72C55C" w14:textId="77777777" w:rsidTr="00654677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5B" w14:textId="77777777"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D72C55D" w14:textId="77777777"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D72C55E" w14:textId="77777777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887CE1" w:rsidRPr="007673FA" w14:paraId="5D72C563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D72C560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D72C561" w14:textId="0AAE9926"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D72C562" w14:textId="77777777"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14:paraId="5D72C56A" w14:textId="77777777" w:rsidTr="00526FE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3BB4CB4D"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1264FF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65" w14:textId="77777777"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66" w14:textId="77777777"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 w:rsidDel="00E74C82">
              <w:rPr>
                <w:rFonts w:ascii="Verdana" w:hAnsi="Verdana" w:cs="Arial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2271" w:type="dxa"/>
            <w:shd w:val="clear" w:color="auto" w:fill="FFFFFF"/>
          </w:tcPr>
          <w:p w14:paraId="5D72C567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D72C568" w14:textId="77777777"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D72C569" w14:textId="77777777"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6F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D72C56C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6D" w14:textId="77777777"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157" w:type="dxa"/>
            <w:shd w:val="clear" w:color="auto" w:fill="FFFFFF"/>
          </w:tcPr>
          <w:p w14:paraId="5D72C56E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14:paraId="5D72C574" w14:textId="77777777" w:rsidTr="00526FE9">
        <w:tc>
          <w:tcPr>
            <w:tcW w:w="2232" w:type="dxa"/>
            <w:shd w:val="clear" w:color="auto" w:fill="FFFFFF"/>
          </w:tcPr>
          <w:p w14:paraId="5D72C570" w14:textId="77777777"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D72C57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D72C572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E02718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E02718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E02718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E02718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D72C573" w14:textId="77777777"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D72C575" w14:textId="77777777"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14:paraId="5D72C576" w14:textId="29297C84"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32"/>
        <w:gridCol w:w="2307"/>
        <w:gridCol w:w="2157"/>
      </w:tblGrid>
      <w:tr w:rsidR="00D97FE7" w:rsidRPr="00D97FE7" w14:paraId="5D72C57C" w14:textId="77777777" w:rsidTr="00BE7FD7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  <w:r w:rsidRPr="00937BA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D72C57B" w14:textId="37197F7B"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3" w14:textId="77777777" w:rsidTr="00654677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14:paraId="5D72C57E" w14:textId="77777777"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D72C57F" w14:textId="77777777"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D72C580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6AC989E3" w14:textId="77777777" w:rsidR="00377526" w:rsidRPr="002A7968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675BDD"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675BD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D72C581" w14:textId="749FC9DC" w:rsidR="00675BDD" w:rsidRPr="00D460E4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157" w:type="dxa"/>
            <w:shd w:val="clear" w:color="auto" w:fill="FFFFFF"/>
          </w:tcPr>
          <w:p w14:paraId="5D72C582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14:paraId="5D72C588" w14:textId="77777777" w:rsidTr="00526FE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14:paraId="5D72C585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6" w14:textId="77777777"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D72C587" w14:textId="77777777"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14:paraId="5D72C58D" w14:textId="77777777" w:rsidTr="00526FE9">
        <w:tc>
          <w:tcPr>
            <w:tcW w:w="2232" w:type="dxa"/>
            <w:shd w:val="clear" w:color="auto" w:fill="FFFFFF"/>
          </w:tcPr>
          <w:p w14:paraId="5D72C589" w14:textId="77777777"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14:paraId="5D72C58A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8B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3D0705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3D0705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3D0705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3D0705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D72C58C" w14:textId="77777777"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14:paraId="5D72C594" w14:textId="77777777" w:rsidTr="00654677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3CE1B77"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D72C590" w14:textId="7047F042" w:rsidR="00377526" w:rsidRPr="00E02718" w:rsidRDefault="001A5D45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Del="001A5D45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</w:tc>
        <w:tc>
          <w:tcPr>
            <w:tcW w:w="2232" w:type="dxa"/>
            <w:shd w:val="clear" w:color="auto" w:fill="FFFFFF"/>
          </w:tcPr>
          <w:p w14:paraId="5D72C591" w14:textId="77777777"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192BF082" w14:textId="18E3EDE2"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D72C592" w14:textId="7E44EFF9"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157" w:type="dxa"/>
            <w:shd w:val="clear" w:color="auto" w:fill="FFFFFF"/>
          </w:tcPr>
          <w:p w14:paraId="0A24C3A1" w14:textId="5E0B1135" w:rsidR="00E915B6" w:rsidRDefault="004A7277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D72C593" w14:textId="34218F6F" w:rsidR="00377526" w:rsidRPr="00E02718" w:rsidRDefault="004A7277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75BDD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D72C596" w14:textId="77777777"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14:paraId="5D72C597" w14:textId="5ABB528F" w:rsidR="00967A21" w:rsidRDefault="00967A21" w:rsidP="00967A21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14:paraId="19919A95" w14:textId="7E5AE98D" w:rsidR="00F550D9" w:rsidRPr="00F550D9" w:rsidRDefault="00377526" w:rsidP="00F550D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5D72C59C" w14:textId="4C733232" w:rsidR="004F2CA0" w:rsidRDefault="00377526" w:rsidP="004A4118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14:paraId="1C887271" w14:textId="43154BA7"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4A7277" w14:paraId="5D72C59E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03A024" w14:textId="69CE31A3"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18740672" w14:textId="1FEC722F"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C757C00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69F98C1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D" w14:textId="77777777"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0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2C491DAB" w14:textId="5A442AD9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14:paraId="1AFAC046" w14:textId="307CE8FB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0926CC6B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39F5F4FF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9F" w14:textId="78ACBD81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2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923DC92" w14:textId="67D28297"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0678246" w14:textId="619A3383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600958A2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E687B6C" w14:textId="3D84E4DC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F244556" w14:textId="77777777"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1" w14:textId="3FD18097"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14:paraId="5D72C5A4" w14:textId="777777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633EF97E" w14:textId="69A008F3"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97FE7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(</w:t>
            </w:r>
            <w:proofErr w:type="gramStart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>e.g.</w:t>
            </w:r>
            <w:proofErr w:type="gramEnd"/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AA1BC2D" w14:textId="33A24245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193F7CC5" w14:textId="77777777"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DFF5994" w14:textId="77777777"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D72C5A3" w14:textId="5D24DEA6"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14:paraId="5D72C5A5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14:paraId="5D72C5A6" w14:textId="77777777"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B0101A3" w14:textId="0882C403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EndnoteReference"/>
          <w:rFonts w:ascii="Verdana" w:hAnsi="Verdana" w:cs="Calibri"/>
          <w:b/>
          <w:sz w:val="16"/>
          <w:szCs w:val="16"/>
          <w:lang w:val="en-GB"/>
        </w:rPr>
        <w:endnoteReference w:id="6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</w:t>
      </w:r>
      <w:proofErr w:type="gramStart"/>
      <w:r w:rsidRPr="004A4118">
        <w:rPr>
          <w:rFonts w:ascii="Verdana" w:hAnsi="Verdana" w:cs="Calibri"/>
          <w:sz w:val="16"/>
          <w:szCs w:val="16"/>
          <w:lang w:val="en-GB"/>
        </w:rPr>
        <w:t>institution</w:t>
      </w:r>
      <w:proofErr w:type="gramEnd"/>
      <w:r w:rsidRPr="004A4118">
        <w:rPr>
          <w:rFonts w:ascii="Verdana" w:hAnsi="Verdana" w:cs="Calibri"/>
          <w:sz w:val="16"/>
          <w:szCs w:val="16"/>
          <w:lang w:val="en-GB"/>
        </w:rPr>
        <w:t xml:space="preserve"> and the receiving</w:t>
      </w:r>
      <w:ins w:id="0" w:author="GEHRINGER Johannes (EAC)" w:date="2023-05-31T18:14:00Z">
        <w:r w:rsidR="00621E8B">
          <w:rPr>
            <w:rFonts w:ascii="Verdana" w:hAnsi="Verdana" w:cs="Calibri"/>
            <w:sz w:val="16"/>
            <w:szCs w:val="16"/>
            <w:lang w:val="en-GB"/>
          </w:rPr>
          <w:t xml:space="preserve"> </w:t>
        </w:r>
      </w:ins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14:paraId="00A894FF" w14:textId="4EF2FE94"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14:paraId="5E68B8C0" w14:textId="45F5B272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  <w:r w:rsidRPr="004A4118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72848DD7" w14:textId="20BDBBD4"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C040A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="00621E8B" w:rsidRPr="008F1CA2">
        <w:rPr>
          <w:rFonts w:ascii="Verdana" w:hAnsi="Verdana" w:cs="Calibri"/>
          <w:sz w:val="16"/>
          <w:szCs w:val="16"/>
          <w:lang w:val="en-GB"/>
        </w:rPr>
        <w:t xml:space="preserve"> 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14:paraId="0ED3C570" w14:textId="611006D8"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lastRenderedPageBreak/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F550D9" w:rsidRPr="004A7277" w14:paraId="73D4E336" w14:textId="77777777" w:rsidTr="00772741">
        <w:trPr>
          <w:jc w:val="center"/>
        </w:trPr>
        <w:tc>
          <w:tcPr>
            <w:tcW w:w="8876" w:type="dxa"/>
            <w:shd w:val="clear" w:color="auto" w:fill="FFFFFF"/>
          </w:tcPr>
          <w:p w14:paraId="6CB8F53D" w14:textId="6587D4D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14:paraId="0EA516C1" w14:textId="77777777"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6E66ABAC" w14:textId="77777777"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Style w:val="Foot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491D86E0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F550D9" w:rsidRPr="007B3F1B" w14:paraId="6DDF893B" w14:textId="77777777" w:rsidTr="00772741">
        <w:trPr>
          <w:jc w:val="center"/>
        </w:trPr>
        <w:tc>
          <w:tcPr>
            <w:tcW w:w="8841" w:type="dxa"/>
            <w:shd w:val="clear" w:color="auto" w:fill="FFFFFF"/>
          </w:tcPr>
          <w:p w14:paraId="0CCC2DBF" w14:textId="69DA7F87"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14:paraId="1003C138" w14:textId="77777777"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7B184A19" w14:textId="77777777"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33A088B5" w14:textId="77777777"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F550D9" w:rsidRPr="007B3F1B" w14:paraId="33864CD3" w14:textId="77777777" w:rsidTr="00772741">
        <w:trPr>
          <w:jc w:val="center"/>
        </w:trPr>
        <w:tc>
          <w:tcPr>
            <w:tcW w:w="8823" w:type="dxa"/>
            <w:shd w:val="clear" w:color="auto" w:fill="FFFFFF"/>
          </w:tcPr>
          <w:p w14:paraId="30A94D5D" w14:textId="628BEF53"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proofErr w:type="spellStart"/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  <w:proofErr w:type="spellEnd"/>
          </w:p>
          <w:p w14:paraId="6A09B8CE" w14:textId="77777777"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14:paraId="1203B6BE" w14:textId="77777777"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 xml:space="preserve">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31D3180" w14:textId="2200EA79"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A161F" w14:textId="77777777" w:rsidR="00AD6B78" w:rsidRDefault="00AD6B78">
      <w:r>
        <w:separator/>
      </w:r>
    </w:p>
  </w:endnote>
  <w:endnote w:type="continuationSeparator" w:id="0">
    <w:p w14:paraId="0AFC7016" w14:textId="77777777" w:rsidR="00AD6B78" w:rsidRDefault="00AD6B78">
      <w:r>
        <w:continuationSeparator/>
      </w:r>
    </w:p>
  </w:endnote>
  <w:endnote w:id="1">
    <w:p w14:paraId="2CAB62E7" w14:textId="541B2ED1" w:rsidR="006C7B84" w:rsidRDefault="00D97FE7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</w:p>
    <w:p w14:paraId="34985CE8" w14:textId="243486E1" w:rsidR="00D97FE7" w:rsidRDefault="00D97FE7" w:rsidP="006C7B8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14:paraId="0E272176" w14:textId="47CBEA2C" w:rsidR="006C7B84" w:rsidRDefault="006C7B84" w:rsidP="006C7B8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A070AF">
        <w:rPr>
          <w:rFonts w:ascii="Verdana" w:hAnsi="Verdana"/>
          <w:sz w:val="16"/>
          <w:szCs w:val="16"/>
          <w:lang w:val="en-GB"/>
        </w:rPr>
        <w:t>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, this agreement must always be signed by the staff member, the </w:t>
      </w:r>
      <w:proofErr w:type="gramStart"/>
      <w:r>
        <w:rPr>
          <w:rFonts w:ascii="Verdana" w:hAnsi="Verdana"/>
          <w:sz w:val="16"/>
          <w:szCs w:val="16"/>
          <w:lang w:val="en-GB"/>
        </w:rPr>
        <w:t>sending</w:t>
      </w:r>
      <w:proofErr w:type="gramEnd"/>
      <w:r>
        <w:rPr>
          <w:rFonts w:ascii="Verdana" w:hAnsi="Verdana"/>
          <w:sz w:val="16"/>
          <w:szCs w:val="16"/>
          <w:lang w:val="en-GB"/>
        </w:rPr>
        <w:t xml:space="preserve"> and the receiving HEI (three signatures in total).</w:t>
      </w:r>
    </w:p>
    <w:p w14:paraId="0BCCDEF7" w14:textId="14355C3D" w:rsidR="006C7B84" w:rsidRPr="002A2E71" w:rsidRDefault="006C7B84" w:rsidP="00D460E4">
      <w:pPr>
        <w:pStyle w:val="EndnoteText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</w:t>
      </w:r>
      <w:proofErr w:type="gramStart"/>
      <w:r>
        <w:rPr>
          <w:rFonts w:ascii="Verdana" w:hAnsi="Verdana"/>
          <w:sz w:val="16"/>
          <w:szCs w:val="16"/>
          <w:lang w:val="en-GB"/>
        </w:rPr>
        <w:t>HEI</w:t>
      </w:r>
      <w:proofErr w:type="gramEnd"/>
      <w:r>
        <w:rPr>
          <w:rFonts w:ascii="Verdana" w:hAnsi="Verdana"/>
          <w:sz w:val="16"/>
          <w:szCs w:val="16"/>
          <w:lang w:val="en-GB"/>
        </w:rPr>
        <w:t xml:space="preserve">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2">
    <w:p w14:paraId="5D72C5CB" w14:textId="26FD3498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Style w:val="EndnoteReference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0D935992" w14:textId="7F25F8DD" w:rsidR="00D302B8" w:rsidRPr="002A2E71" w:rsidRDefault="00D302B8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D72C5CD" w14:textId="120C29C9" w:rsidR="00377526" w:rsidRPr="004A7277" w:rsidRDefault="00377526" w:rsidP="004A4118">
      <w:pPr>
        <w:pStyle w:val="EndnoteText"/>
        <w:spacing w:after="100"/>
        <w:rPr>
          <w:rFonts w:ascii="Verdana" w:hAnsi="Verdana"/>
          <w:sz w:val="16"/>
          <w:szCs w:val="16"/>
          <w:lang w:val="en-IE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history="1">
        <w:r w:rsidR="004A7277" w:rsidRPr="00E849B7">
          <w:rPr>
            <w:rStyle w:val="Hyperlink"/>
            <w:lang w:val="en-IE"/>
          </w:rPr>
          <w:t>https://www.iso.org/obp/ui</w:t>
        </w:r>
      </w:hyperlink>
      <w:r w:rsidR="004A7277">
        <w:rPr>
          <w:lang w:val="en-IE"/>
        </w:rPr>
        <w:t xml:space="preserve"> </w:t>
      </w:r>
    </w:p>
  </w:endnote>
  <w:endnote w:id="6">
    <w:p w14:paraId="2A32932D" w14:textId="50168C38" w:rsidR="008F1CA2" w:rsidRPr="008F1CA2" w:rsidRDefault="008F1CA2" w:rsidP="004A4118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EndnoteReference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</w:t>
      </w:r>
      <w:proofErr w:type="spellStart"/>
      <w:r w:rsidR="00EC5ADF" w:rsidRPr="00D460E4">
        <w:rPr>
          <w:rFonts w:ascii="Verdana" w:hAnsi="Verdana" w:cs="Calibri"/>
          <w:sz w:val="16"/>
          <w:szCs w:val="16"/>
          <w:lang w:val="en-GB"/>
        </w:rPr>
        <w:t>coutnries</w:t>
      </w:r>
      <w:proofErr w:type="spellEnd"/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20A32D3D" w:rsidR="009F32D0" w:rsidRDefault="009F32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5" w14:textId="77777777" w:rsidR="005655B4" w:rsidRDefault="005655B4">
    <w:pPr>
      <w:pStyle w:val="Footer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7380" w14:textId="77777777" w:rsidR="00AD6B78" w:rsidRDefault="00AD6B78">
      <w:r>
        <w:separator/>
      </w:r>
    </w:p>
  </w:footnote>
  <w:footnote w:type="continuationSeparator" w:id="0">
    <w:p w14:paraId="278A292E" w14:textId="77777777" w:rsidR="00AD6B78" w:rsidRDefault="00AD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0ADB2CF8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1558D2AE" w:rsidR="00E01AAA" w:rsidRPr="00967BFC" w:rsidRDefault="002C6870" w:rsidP="00C05937">
          <w:pPr>
            <w:pStyle w:val="ZDGName"/>
            <w:rPr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n-GB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5D72C5C7" wp14:editId="3B1D486A">
                    <wp:simplePos x="0" y="0"/>
                    <wp:positionH relativeFrom="column">
                      <wp:posOffset>-676416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72C5D1" w14:textId="259778B8" w:rsid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435221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14:paraId="3EFEF253" w14:textId="6CDB27DE" w:rsidR="002C6870" w:rsidRPr="00AD66BB" w:rsidRDefault="002C687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Erasmus+</w:t>
                                </w:r>
                              </w:p>
                              <w:p w14:paraId="5D72C5D2" w14:textId="77777777"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14:paraId="5D72C5D4" w14:textId="485FAFE6" w:rsidR="00AD66BB" w:rsidRPr="00AD66BB" w:rsidRDefault="007967A9" w:rsidP="002C6870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2C5C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ITd0jreAAAACQEAAA8AAAAAAAAAAAAAAAAAOQQAAGRycy9kb3ducmV2LnhtbFBLBQYA&#10;AAAABAAEAPMAAABEBQAAAAA=&#10;" filled="f" stroked="f">
                    <v:textbo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5D72C5C2" w14:textId="77777777" w:rsidR="00506408" w:rsidRPr="00495B18" w:rsidRDefault="00506408" w:rsidP="00967BF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C5C4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985084">
    <w:abstractNumId w:val="1"/>
  </w:num>
  <w:num w:numId="2" w16cid:durableId="593628900">
    <w:abstractNumId w:val="0"/>
  </w:num>
  <w:num w:numId="3" w16cid:durableId="2068646157">
    <w:abstractNumId w:val="18"/>
  </w:num>
  <w:num w:numId="4" w16cid:durableId="946158337">
    <w:abstractNumId w:val="27"/>
  </w:num>
  <w:num w:numId="5" w16cid:durableId="1324629158">
    <w:abstractNumId w:val="20"/>
  </w:num>
  <w:num w:numId="6" w16cid:durableId="1800686841">
    <w:abstractNumId w:val="26"/>
  </w:num>
  <w:num w:numId="7" w16cid:durableId="1415974505">
    <w:abstractNumId w:val="41"/>
  </w:num>
  <w:num w:numId="8" w16cid:durableId="1036349835">
    <w:abstractNumId w:val="42"/>
  </w:num>
  <w:num w:numId="9" w16cid:durableId="336621783">
    <w:abstractNumId w:val="24"/>
  </w:num>
  <w:num w:numId="10" w16cid:durableId="1432438053">
    <w:abstractNumId w:val="40"/>
  </w:num>
  <w:num w:numId="11" w16cid:durableId="1932932863">
    <w:abstractNumId w:val="38"/>
  </w:num>
  <w:num w:numId="12" w16cid:durableId="1024747650">
    <w:abstractNumId w:val="30"/>
  </w:num>
  <w:num w:numId="13" w16cid:durableId="1382435075">
    <w:abstractNumId w:val="36"/>
  </w:num>
  <w:num w:numId="14" w16cid:durableId="1573463000">
    <w:abstractNumId w:val="19"/>
  </w:num>
  <w:num w:numId="15" w16cid:durableId="1815680482">
    <w:abstractNumId w:val="25"/>
  </w:num>
  <w:num w:numId="16" w16cid:durableId="453326951">
    <w:abstractNumId w:val="15"/>
  </w:num>
  <w:num w:numId="17" w16cid:durableId="1811363353">
    <w:abstractNumId w:val="21"/>
  </w:num>
  <w:num w:numId="18" w16cid:durableId="127162808">
    <w:abstractNumId w:val="43"/>
  </w:num>
  <w:num w:numId="19" w16cid:durableId="1596093924">
    <w:abstractNumId w:val="32"/>
  </w:num>
  <w:num w:numId="20" w16cid:durableId="82343212">
    <w:abstractNumId w:val="17"/>
  </w:num>
  <w:num w:numId="21" w16cid:durableId="213204049">
    <w:abstractNumId w:val="28"/>
  </w:num>
  <w:num w:numId="22" w16cid:durableId="1613318475">
    <w:abstractNumId w:val="29"/>
  </w:num>
  <w:num w:numId="23" w16cid:durableId="1754203150">
    <w:abstractNumId w:val="31"/>
  </w:num>
  <w:num w:numId="24" w16cid:durableId="3434187">
    <w:abstractNumId w:val="4"/>
  </w:num>
  <w:num w:numId="25" w16cid:durableId="411664293">
    <w:abstractNumId w:val="7"/>
  </w:num>
  <w:num w:numId="26" w16cid:durableId="734475827">
    <w:abstractNumId w:val="34"/>
  </w:num>
  <w:num w:numId="27" w16cid:durableId="833960970">
    <w:abstractNumId w:val="16"/>
  </w:num>
  <w:num w:numId="28" w16cid:durableId="1609124152">
    <w:abstractNumId w:val="10"/>
  </w:num>
  <w:num w:numId="29" w16cid:durableId="1590231626">
    <w:abstractNumId w:val="37"/>
  </w:num>
  <w:num w:numId="30" w16cid:durableId="1421101195">
    <w:abstractNumId w:val="33"/>
  </w:num>
  <w:num w:numId="31" w16cid:durableId="1743022531">
    <w:abstractNumId w:val="23"/>
  </w:num>
  <w:num w:numId="32" w16cid:durableId="222722452">
    <w:abstractNumId w:val="12"/>
  </w:num>
  <w:num w:numId="33" w16cid:durableId="195242584">
    <w:abstractNumId w:val="35"/>
  </w:num>
  <w:num w:numId="34" w16cid:durableId="903830296">
    <w:abstractNumId w:val="13"/>
  </w:num>
  <w:num w:numId="35" w16cid:durableId="999575308">
    <w:abstractNumId w:val="14"/>
  </w:num>
  <w:num w:numId="36" w16cid:durableId="73864610">
    <w:abstractNumId w:val="11"/>
  </w:num>
  <w:num w:numId="37" w16cid:durableId="152188590">
    <w:abstractNumId w:val="9"/>
  </w:num>
  <w:num w:numId="38" w16cid:durableId="565456456">
    <w:abstractNumId w:val="35"/>
  </w:num>
  <w:num w:numId="39" w16cid:durableId="2087023096">
    <w:abstractNumId w:val="44"/>
  </w:num>
  <w:num w:numId="40" w16cid:durableId="11392271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09972132">
    <w:abstractNumId w:val="3"/>
  </w:num>
  <w:num w:numId="42" w16cid:durableId="20930471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19180505">
    <w:abstractNumId w:val="18"/>
  </w:num>
  <w:num w:numId="44" w16cid:durableId="1576357530">
    <w:abstractNumId w:val="18"/>
  </w:num>
  <w:num w:numId="45" w16cid:durableId="1493638630">
    <w:abstractNumId w:val="45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HRINGER Johannes (EAC)">
    <w15:presenceInfo w15:providerId="AD" w15:userId="S-1-5-21-1606980848-2025429265-839522115-90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semiHidden/>
    <w:rsid w:val="00D97FE7"/>
    <w:rPr>
      <w:lang w:val="fr-FR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ponsabilproiect xmlns="311a9af8-a69a-468b-92e2-b0c347a3c355">
      <UserInfo>
        <DisplayName/>
        <AccountId xsi:nil="true"/>
        <AccountType/>
      </UserInfo>
    </Responsabilproiect>
    <TaxCatchAll xmlns="5bdf3347-d964-460b-88b3-553b5a91c120" xsi:nil="true"/>
    <lcf76f155ced4ddcb4097134ff3c332f xmlns="311a9af8-a69a-468b-92e2-b0c347a3c35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011AE126418B48A0B3BEFE4DDB4907" ma:contentTypeVersion="14" ma:contentTypeDescription="Create a new document." ma:contentTypeScope="" ma:versionID="0cf81f5f583ac5ce4d1a342541fafde0">
  <xsd:schema xmlns:xsd="http://www.w3.org/2001/XMLSchema" xmlns:xs="http://www.w3.org/2001/XMLSchema" xmlns:p="http://schemas.microsoft.com/office/2006/metadata/properties" xmlns:ns2="311a9af8-a69a-468b-92e2-b0c347a3c355" xmlns:ns3="5bdf3347-d964-460b-88b3-553b5a91c120" targetNamespace="http://schemas.microsoft.com/office/2006/metadata/properties" ma:root="true" ma:fieldsID="29e223d73b96b41c3d8f90052e2c0df3" ns2:_="" ns3:_="">
    <xsd:import namespace="311a9af8-a69a-468b-92e2-b0c347a3c355"/>
    <xsd:import namespace="5bdf3347-d964-460b-88b3-553b5a91c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esponsabilproiect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a9af8-a69a-468b-92e2-b0c347a3c3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6bf3959-f9c3-4099-9a87-bce08930c4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Responsabilproiect" ma:index="20" nillable="true" ma:displayName="Responsabil proiect" ma:format="Dropdown" ma:list="UserInfo" ma:SharePointGroup="0" ma:internalName="Responsabilproie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f3347-d964-460b-88b3-553b5a91c12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5d92315-b82f-4cd7-bd8b-f6c3e685e8fc}" ma:internalName="TaxCatchAll" ma:showField="CatchAllData" ma:web="5bdf3347-d964-460b-88b3-553b5a91c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62783-DFBE-4C2D-9E72-302F21CABE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042D97-5254-439C-BD7E-F6600E2DF7B1}">
  <ds:schemaRefs>
    <ds:schemaRef ds:uri="http://purl.org/dc/terms/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D74DA6-E5CB-4DA2-B3DF-838934722ED7}"/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370</Words>
  <Characters>2245</Characters>
  <Application>Microsoft Office Word</Application>
  <DocSecurity>0</DocSecurity>
  <PresentationFormat>Microsoft Word 11.0</PresentationFormat>
  <Lines>132</Lines>
  <Paragraphs>45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2570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FINSEN Svava Berglind (EAC)</cp:lastModifiedBy>
  <cp:revision>2</cp:revision>
  <cp:lastPrinted>2013-11-06T08:46:00Z</cp:lastPrinted>
  <dcterms:created xsi:type="dcterms:W3CDTF">2023-06-07T11:05:00Z</dcterms:created>
  <dcterms:modified xsi:type="dcterms:W3CDTF">2023-06-07T11:05:00Z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</Properties>
</file>